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71D8C" w14:textId="77777777" w:rsidR="005758E9" w:rsidRPr="00544746" w:rsidRDefault="00882CB0" w:rsidP="007A6121">
      <w:pPr>
        <w:keepNext/>
        <w:spacing w:line="276" w:lineRule="auto"/>
        <w:jc w:val="center"/>
        <w:rPr>
          <w:sz w:val="32"/>
          <w:szCs w:val="32"/>
        </w:rPr>
      </w:pPr>
      <w:r w:rsidRPr="00544746">
        <w:rPr>
          <w:b/>
          <w:sz w:val="32"/>
          <w:szCs w:val="32"/>
        </w:rPr>
        <w:t>Northwest Public Power Association</w:t>
      </w:r>
    </w:p>
    <w:p w14:paraId="123566EB" w14:textId="1304C4A7" w:rsidR="007A6121" w:rsidRPr="007A6121" w:rsidRDefault="00385878" w:rsidP="007A6121">
      <w:pPr>
        <w:spacing w:line="276" w:lineRule="auto"/>
        <w:jc w:val="center"/>
        <w:rPr>
          <w:rFonts w:eastAsia="Times New Roman"/>
          <w:sz w:val="32"/>
          <w:szCs w:val="32"/>
          <w:lang w:val="en"/>
        </w:rPr>
      </w:pPr>
      <w:r>
        <w:rPr>
          <w:rFonts w:eastAsia="Times New Roman"/>
          <w:b/>
          <w:bCs/>
          <w:sz w:val="32"/>
          <w:szCs w:val="32"/>
          <w:lang w:val="en"/>
        </w:rPr>
        <w:t xml:space="preserve">Resolution </w:t>
      </w:r>
      <w:del w:id="0" w:author="Author">
        <w:r w:rsidR="007961B0" w:rsidDel="00852354">
          <w:rPr>
            <w:rFonts w:eastAsia="Times New Roman"/>
            <w:b/>
            <w:bCs/>
            <w:sz w:val="32"/>
            <w:szCs w:val="32"/>
            <w:lang w:val="en"/>
          </w:rPr>
          <w:delText>20</w:delText>
        </w:r>
        <w:r w:rsidR="00F430AE" w:rsidDel="00852354">
          <w:rPr>
            <w:rFonts w:eastAsia="Times New Roman"/>
            <w:b/>
            <w:bCs/>
            <w:sz w:val="32"/>
            <w:szCs w:val="32"/>
            <w:lang w:val="en"/>
          </w:rPr>
          <w:delText>2</w:delText>
        </w:r>
        <w:r w:rsidR="00860AFE" w:rsidDel="00852354">
          <w:rPr>
            <w:rFonts w:eastAsia="Times New Roman"/>
            <w:b/>
            <w:bCs/>
            <w:sz w:val="32"/>
            <w:szCs w:val="32"/>
            <w:lang w:val="en"/>
          </w:rPr>
          <w:delText>2</w:delText>
        </w:r>
      </w:del>
      <w:ins w:id="1" w:author="Author">
        <w:r w:rsidR="00852354">
          <w:rPr>
            <w:rFonts w:eastAsia="Times New Roman"/>
            <w:b/>
            <w:bCs/>
            <w:sz w:val="32"/>
            <w:szCs w:val="32"/>
            <w:lang w:val="en"/>
          </w:rPr>
          <w:t>2023</w:t>
        </w:r>
      </w:ins>
      <w:r w:rsidR="007A6121" w:rsidRPr="007A6121">
        <w:rPr>
          <w:rFonts w:eastAsia="Times New Roman"/>
          <w:b/>
          <w:bCs/>
          <w:sz w:val="32"/>
          <w:szCs w:val="32"/>
          <w:lang w:val="en"/>
        </w:rPr>
        <w:t>-</w:t>
      </w:r>
      <w:r w:rsidR="00671057">
        <w:rPr>
          <w:rFonts w:eastAsia="Times New Roman"/>
          <w:b/>
          <w:bCs/>
          <w:sz w:val="32"/>
          <w:szCs w:val="32"/>
          <w:lang w:val="en"/>
        </w:rPr>
        <w:t>05</w:t>
      </w:r>
    </w:p>
    <w:p w14:paraId="25B9FDCB" w14:textId="229933D5" w:rsidR="007A6121" w:rsidRPr="007A6121" w:rsidRDefault="00A16112" w:rsidP="007A6121">
      <w:pPr>
        <w:spacing w:line="276" w:lineRule="auto"/>
        <w:jc w:val="center"/>
        <w:rPr>
          <w:rFonts w:eastAsia="Times New Roman"/>
          <w:sz w:val="32"/>
          <w:szCs w:val="32"/>
          <w:lang w:val="en"/>
        </w:rPr>
      </w:pPr>
      <w:r>
        <w:rPr>
          <w:rFonts w:eastAsia="Times New Roman"/>
          <w:b/>
          <w:bCs/>
          <w:sz w:val="32"/>
          <w:szCs w:val="32"/>
          <w:lang w:val="en"/>
        </w:rPr>
        <w:t>In Support of Local Decision-Making</w:t>
      </w:r>
      <w:r w:rsidR="007B579C">
        <w:rPr>
          <w:rFonts w:eastAsia="Times New Roman"/>
          <w:b/>
          <w:bCs/>
          <w:sz w:val="32"/>
          <w:szCs w:val="32"/>
          <w:lang w:val="en"/>
        </w:rPr>
        <w:t xml:space="preserve"> </w:t>
      </w:r>
      <w:r w:rsidR="00FF0F59">
        <w:rPr>
          <w:rFonts w:eastAsia="Times New Roman"/>
          <w:b/>
          <w:bCs/>
          <w:sz w:val="32"/>
          <w:szCs w:val="32"/>
          <w:lang w:val="en"/>
        </w:rPr>
        <w:t>in Energy Policy and Regulation</w:t>
      </w:r>
    </w:p>
    <w:p w14:paraId="6B4A25F7" w14:textId="77777777" w:rsidR="007A6121" w:rsidRDefault="007A6121" w:rsidP="007A6121">
      <w:pPr>
        <w:spacing w:line="276" w:lineRule="auto"/>
        <w:rPr>
          <w:rFonts w:eastAsia="Times New Roman"/>
          <w:b/>
          <w:bCs/>
          <w:sz w:val="24"/>
          <w:szCs w:val="24"/>
          <w:lang w:val="en"/>
        </w:rPr>
      </w:pPr>
    </w:p>
    <w:p w14:paraId="169F710A" w14:textId="77777777" w:rsidR="007A6121" w:rsidRPr="007A397E" w:rsidRDefault="007A6121" w:rsidP="007A397E">
      <w:pPr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b/>
          <w:bCs/>
          <w:sz w:val="24"/>
          <w:szCs w:val="24"/>
          <w:lang w:val="en"/>
        </w:rPr>
        <w:t>Background</w:t>
      </w:r>
    </w:p>
    <w:p w14:paraId="32685BC4" w14:textId="77777777" w:rsidR="001E4BD4" w:rsidRPr="007A397E" w:rsidRDefault="001E4BD4" w:rsidP="007A397E">
      <w:pPr>
        <w:rPr>
          <w:rFonts w:eastAsia="Times New Roman"/>
          <w:sz w:val="24"/>
          <w:szCs w:val="24"/>
          <w:lang w:val="en"/>
        </w:rPr>
      </w:pPr>
    </w:p>
    <w:p w14:paraId="42C14BE3" w14:textId="77777777" w:rsidR="00981A58" w:rsidRDefault="00B71954" w:rsidP="00F22AF4">
      <w:pPr>
        <w:spacing w:line="276" w:lineRule="auto"/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sz w:val="24"/>
          <w:szCs w:val="24"/>
          <w:lang w:val="en"/>
        </w:rPr>
        <w:t>Current f</w:t>
      </w:r>
      <w:r w:rsidR="001E4BD4" w:rsidRPr="007A397E">
        <w:rPr>
          <w:rFonts w:eastAsia="Times New Roman"/>
          <w:sz w:val="24"/>
          <w:szCs w:val="24"/>
          <w:lang w:val="en"/>
        </w:rPr>
        <w:t>ederal policy discussions on</w:t>
      </w:r>
      <w:r w:rsidR="00A16112" w:rsidRPr="007A397E">
        <w:rPr>
          <w:rFonts w:eastAsia="Times New Roman"/>
          <w:sz w:val="24"/>
          <w:szCs w:val="24"/>
          <w:lang w:val="en"/>
        </w:rPr>
        <w:t xml:space="preserve"> issues from transmission cost allocation to incentivizing new generation to </w:t>
      </w:r>
      <w:r w:rsidR="001E4BD4" w:rsidRPr="007A397E">
        <w:rPr>
          <w:rFonts w:eastAsia="Times New Roman"/>
          <w:sz w:val="24"/>
          <w:szCs w:val="24"/>
          <w:lang w:val="en"/>
        </w:rPr>
        <w:t xml:space="preserve">integration of </w:t>
      </w:r>
      <w:r w:rsidR="007B579C" w:rsidRPr="007A397E">
        <w:rPr>
          <w:rFonts w:eastAsia="Times New Roman"/>
          <w:sz w:val="24"/>
          <w:szCs w:val="24"/>
          <w:lang w:val="en"/>
        </w:rPr>
        <w:t>distributed</w:t>
      </w:r>
      <w:r w:rsidR="00A16112" w:rsidRPr="007A397E">
        <w:rPr>
          <w:rFonts w:eastAsia="Times New Roman"/>
          <w:sz w:val="24"/>
          <w:szCs w:val="24"/>
          <w:lang w:val="en"/>
        </w:rPr>
        <w:t xml:space="preserve"> energy resources (</w:t>
      </w:r>
      <w:r w:rsidR="007B579C" w:rsidRPr="007A397E">
        <w:rPr>
          <w:rFonts w:eastAsia="Times New Roman"/>
          <w:sz w:val="24"/>
          <w:szCs w:val="24"/>
          <w:lang w:val="en"/>
        </w:rPr>
        <w:t>D</w:t>
      </w:r>
      <w:r w:rsidR="001E4BD4" w:rsidRPr="007A397E">
        <w:rPr>
          <w:rFonts w:eastAsia="Times New Roman"/>
          <w:sz w:val="24"/>
          <w:szCs w:val="24"/>
          <w:lang w:val="en"/>
        </w:rPr>
        <w:t>ERs</w:t>
      </w:r>
      <w:r w:rsidR="00A16112" w:rsidRPr="007A397E">
        <w:rPr>
          <w:rFonts w:eastAsia="Times New Roman"/>
          <w:sz w:val="24"/>
          <w:szCs w:val="24"/>
          <w:lang w:val="en"/>
        </w:rPr>
        <w:t>)</w:t>
      </w:r>
      <w:r w:rsidR="001E4BD4" w:rsidRPr="007A397E">
        <w:rPr>
          <w:rFonts w:eastAsia="Times New Roman"/>
          <w:sz w:val="24"/>
          <w:szCs w:val="24"/>
          <w:lang w:val="en"/>
        </w:rPr>
        <w:t xml:space="preserve"> highlight significant issues for</w:t>
      </w:r>
      <w:r w:rsidR="008E46E6" w:rsidRPr="007A397E">
        <w:rPr>
          <w:rFonts w:eastAsia="Times New Roman"/>
          <w:sz w:val="24"/>
          <w:szCs w:val="24"/>
          <w:lang w:val="en"/>
        </w:rPr>
        <w:t xml:space="preserve"> </w:t>
      </w:r>
      <w:proofErr w:type="gramStart"/>
      <w:r w:rsidR="00A16112" w:rsidRPr="007A397E">
        <w:rPr>
          <w:rFonts w:eastAsia="Times New Roman"/>
          <w:sz w:val="24"/>
          <w:szCs w:val="24"/>
          <w:lang w:val="en"/>
        </w:rPr>
        <w:t>locally-controlled</w:t>
      </w:r>
      <w:proofErr w:type="gramEnd"/>
      <w:r w:rsidR="00A16112" w:rsidRPr="007A397E">
        <w:rPr>
          <w:rFonts w:eastAsia="Times New Roman"/>
          <w:sz w:val="24"/>
          <w:szCs w:val="24"/>
          <w:lang w:val="en"/>
        </w:rPr>
        <w:t xml:space="preserve"> </w:t>
      </w:r>
      <w:r w:rsidR="008E46E6" w:rsidRPr="007A397E">
        <w:rPr>
          <w:rFonts w:eastAsia="Times New Roman"/>
          <w:sz w:val="24"/>
          <w:szCs w:val="24"/>
          <w:lang w:val="en"/>
        </w:rPr>
        <w:t xml:space="preserve">public utility systems. </w:t>
      </w:r>
      <w:r w:rsidR="00AE6B1D" w:rsidRPr="007A397E">
        <w:rPr>
          <w:rFonts w:eastAsia="Times New Roman"/>
          <w:sz w:val="24"/>
          <w:szCs w:val="24"/>
          <w:lang w:val="en"/>
        </w:rPr>
        <w:t xml:space="preserve">Many of the solutions offered to address these challenges involve ceding a degree of the local control that is the cornerstone of the </w:t>
      </w:r>
      <w:r w:rsidR="007B579C" w:rsidRPr="007A397E">
        <w:rPr>
          <w:rFonts w:eastAsia="Times New Roman"/>
          <w:sz w:val="24"/>
          <w:szCs w:val="24"/>
          <w:lang w:val="en"/>
        </w:rPr>
        <w:t>public power</w:t>
      </w:r>
      <w:r w:rsidR="00AE6B1D" w:rsidRPr="007A397E">
        <w:rPr>
          <w:rFonts w:eastAsia="Times New Roman"/>
          <w:sz w:val="24"/>
          <w:szCs w:val="24"/>
          <w:lang w:val="en"/>
        </w:rPr>
        <w:t xml:space="preserve"> models.  </w:t>
      </w:r>
    </w:p>
    <w:p w14:paraId="0BF30006" w14:textId="77777777" w:rsidR="00981A58" w:rsidRDefault="00981A58" w:rsidP="00F22AF4">
      <w:pPr>
        <w:spacing w:line="276" w:lineRule="auto"/>
        <w:rPr>
          <w:rFonts w:eastAsia="Times New Roman"/>
          <w:sz w:val="24"/>
          <w:szCs w:val="24"/>
          <w:lang w:val="en"/>
        </w:rPr>
      </w:pPr>
    </w:p>
    <w:p w14:paraId="68953F93" w14:textId="4F7AB68D" w:rsidR="00990861" w:rsidRPr="007A397E" w:rsidRDefault="00990861" w:rsidP="00F22AF4">
      <w:pPr>
        <w:spacing w:line="276" w:lineRule="auto"/>
        <w:rPr>
          <w:rFonts w:eastAsia="Times New Roman"/>
          <w:bCs/>
          <w:sz w:val="24"/>
          <w:szCs w:val="24"/>
        </w:rPr>
      </w:pPr>
      <w:r w:rsidRPr="007A397E">
        <w:rPr>
          <w:rFonts w:eastAsia="Times New Roman"/>
          <w:bCs/>
          <w:sz w:val="24"/>
          <w:szCs w:val="24"/>
        </w:rPr>
        <w:t xml:space="preserve">Regional energy markets represent one potential means to foster efficient </w:t>
      </w:r>
      <w:r w:rsidR="00981A58">
        <w:rPr>
          <w:rFonts w:eastAsia="Times New Roman"/>
          <w:bCs/>
          <w:sz w:val="24"/>
          <w:szCs w:val="24"/>
        </w:rPr>
        <w:t>variable energy</w:t>
      </w:r>
      <w:r w:rsidR="00981A58" w:rsidRPr="007A397E">
        <w:rPr>
          <w:rFonts w:eastAsia="Times New Roman"/>
          <w:bCs/>
          <w:sz w:val="24"/>
          <w:szCs w:val="24"/>
        </w:rPr>
        <w:t xml:space="preserve"> </w:t>
      </w:r>
      <w:r w:rsidRPr="007A397E">
        <w:rPr>
          <w:rFonts w:eastAsia="Times New Roman"/>
          <w:bCs/>
          <w:sz w:val="24"/>
          <w:szCs w:val="24"/>
        </w:rPr>
        <w:t xml:space="preserve">integration by sharing </w:t>
      </w:r>
      <w:r w:rsidR="00AE1182" w:rsidRPr="007A397E">
        <w:rPr>
          <w:rFonts w:eastAsia="Times New Roman"/>
          <w:bCs/>
          <w:sz w:val="24"/>
          <w:szCs w:val="24"/>
        </w:rPr>
        <w:t>generating</w:t>
      </w:r>
      <w:r w:rsidRPr="007A397E">
        <w:rPr>
          <w:rFonts w:eastAsia="Times New Roman"/>
          <w:bCs/>
          <w:sz w:val="24"/>
          <w:szCs w:val="24"/>
        </w:rPr>
        <w:t xml:space="preserve"> resources </w:t>
      </w:r>
      <w:r w:rsidR="008E483C">
        <w:rPr>
          <w:rFonts w:eastAsia="Times New Roman"/>
          <w:bCs/>
          <w:sz w:val="24"/>
          <w:szCs w:val="24"/>
        </w:rPr>
        <w:t>among</w:t>
      </w:r>
      <w:r w:rsidRPr="007A397E">
        <w:rPr>
          <w:rFonts w:eastAsia="Times New Roman"/>
          <w:bCs/>
          <w:sz w:val="24"/>
          <w:szCs w:val="24"/>
        </w:rPr>
        <w:t xml:space="preserve"> multiple Balancing Authorities</w:t>
      </w:r>
      <w:r w:rsidR="000C61CC">
        <w:rPr>
          <w:rFonts w:eastAsia="Times New Roman"/>
          <w:bCs/>
          <w:sz w:val="24"/>
          <w:szCs w:val="24"/>
        </w:rPr>
        <w:t xml:space="preserve">. </w:t>
      </w:r>
      <w:r w:rsidR="00981A58">
        <w:rPr>
          <w:rFonts w:eastAsia="Times New Roman"/>
          <w:bCs/>
          <w:sz w:val="24"/>
          <w:szCs w:val="24"/>
        </w:rPr>
        <w:t xml:space="preserve"> However, regional </w:t>
      </w:r>
      <w:r w:rsidR="000C61CC">
        <w:rPr>
          <w:rFonts w:eastAsia="Times New Roman"/>
          <w:bCs/>
          <w:sz w:val="24"/>
          <w:szCs w:val="24"/>
        </w:rPr>
        <w:t xml:space="preserve">energy markets </w:t>
      </w:r>
      <w:r w:rsidR="009051D3">
        <w:rPr>
          <w:rFonts w:eastAsia="Times New Roman"/>
          <w:bCs/>
          <w:sz w:val="24"/>
          <w:szCs w:val="24"/>
        </w:rPr>
        <w:t xml:space="preserve">also </w:t>
      </w:r>
      <w:r w:rsidR="000C61CC">
        <w:rPr>
          <w:rFonts w:eastAsia="Times New Roman"/>
          <w:bCs/>
          <w:sz w:val="24"/>
          <w:szCs w:val="24"/>
        </w:rPr>
        <w:t>raise</w:t>
      </w:r>
      <w:r w:rsidR="009051D3">
        <w:rPr>
          <w:rFonts w:eastAsia="Times New Roman"/>
          <w:bCs/>
          <w:sz w:val="24"/>
          <w:szCs w:val="24"/>
        </w:rPr>
        <w:t xml:space="preserve"> issues regarding</w:t>
      </w:r>
      <w:r w:rsidR="00AE3FE1">
        <w:rPr>
          <w:rFonts w:eastAsia="Times New Roman"/>
          <w:bCs/>
          <w:sz w:val="24"/>
          <w:szCs w:val="24"/>
        </w:rPr>
        <w:t>: 1)</w:t>
      </w:r>
      <w:r w:rsidR="009051D3">
        <w:rPr>
          <w:rFonts w:eastAsia="Times New Roman"/>
          <w:bCs/>
          <w:sz w:val="24"/>
          <w:szCs w:val="24"/>
        </w:rPr>
        <w:t xml:space="preserve"> appropriate governance</w:t>
      </w:r>
      <w:r w:rsidR="00AE3FE1">
        <w:rPr>
          <w:rFonts w:eastAsia="Times New Roman"/>
          <w:bCs/>
          <w:sz w:val="24"/>
          <w:szCs w:val="24"/>
        </w:rPr>
        <w:t>; 2)</w:t>
      </w:r>
      <w:r w:rsidRPr="007A397E">
        <w:rPr>
          <w:rFonts w:eastAsia="Times New Roman"/>
          <w:bCs/>
          <w:sz w:val="24"/>
          <w:szCs w:val="24"/>
        </w:rPr>
        <w:t xml:space="preserve"> regulatory complexity</w:t>
      </w:r>
      <w:r w:rsidR="00AE3FE1">
        <w:rPr>
          <w:rFonts w:eastAsia="Times New Roman"/>
          <w:bCs/>
          <w:sz w:val="24"/>
          <w:szCs w:val="24"/>
        </w:rPr>
        <w:t>; 3)</w:t>
      </w:r>
      <w:r w:rsidRPr="007A397E">
        <w:rPr>
          <w:rFonts w:eastAsia="Times New Roman"/>
          <w:bCs/>
          <w:sz w:val="24"/>
          <w:szCs w:val="24"/>
        </w:rPr>
        <w:t xml:space="preserve"> opaque and </w:t>
      </w:r>
      <w:r w:rsidR="009051D3">
        <w:rPr>
          <w:rFonts w:eastAsia="Times New Roman"/>
          <w:bCs/>
          <w:sz w:val="24"/>
          <w:szCs w:val="24"/>
        </w:rPr>
        <w:t>potentially large</w:t>
      </w:r>
      <w:r w:rsidR="009051D3" w:rsidRPr="007A397E">
        <w:rPr>
          <w:rFonts w:eastAsia="Times New Roman"/>
          <w:bCs/>
          <w:sz w:val="24"/>
          <w:szCs w:val="24"/>
        </w:rPr>
        <w:t xml:space="preserve"> </w:t>
      </w:r>
      <w:r w:rsidRPr="007A397E">
        <w:rPr>
          <w:rFonts w:eastAsia="Times New Roman"/>
          <w:bCs/>
          <w:sz w:val="24"/>
          <w:szCs w:val="24"/>
        </w:rPr>
        <w:t>costs</w:t>
      </w:r>
      <w:r w:rsidR="00AE3FE1">
        <w:rPr>
          <w:rFonts w:eastAsia="Times New Roman"/>
          <w:bCs/>
          <w:sz w:val="24"/>
          <w:szCs w:val="24"/>
        </w:rPr>
        <w:t xml:space="preserve">; </w:t>
      </w:r>
      <w:r w:rsidRPr="007A397E">
        <w:rPr>
          <w:rFonts w:eastAsia="Times New Roman"/>
          <w:bCs/>
          <w:sz w:val="24"/>
          <w:szCs w:val="24"/>
        </w:rPr>
        <w:t xml:space="preserve">and </w:t>
      </w:r>
      <w:r w:rsidR="00AE3FE1">
        <w:rPr>
          <w:rFonts w:eastAsia="Times New Roman"/>
          <w:bCs/>
          <w:sz w:val="24"/>
          <w:szCs w:val="24"/>
        </w:rPr>
        <w:t xml:space="preserve">4) </w:t>
      </w:r>
      <w:r w:rsidRPr="007A397E">
        <w:rPr>
          <w:rFonts w:eastAsia="Times New Roman"/>
          <w:bCs/>
          <w:sz w:val="24"/>
          <w:szCs w:val="24"/>
        </w:rPr>
        <w:t xml:space="preserve">a loss of </w:t>
      </w:r>
      <w:r w:rsidR="004601B9" w:rsidRPr="007A397E">
        <w:rPr>
          <w:rFonts w:eastAsia="Times New Roman"/>
          <w:bCs/>
          <w:sz w:val="24"/>
          <w:szCs w:val="24"/>
        </w:rPr>
        <w:t xml:space="preserve">customized solutions, </w:t>
      </w:r>
      <w:r w:rsidRPr="007A397E">
        <w:rPr>
          <w:rFonts w:eastAsia="Times New Roman"/>
          <w:bCs/>
          <w:sz w:val="24"/>
          <w:szCs w:val="24"/>
        </w:rPr>
        <w:t>accountability</w:t>
      </w:r>
      <w:ins w:id="2" w:author="Author">
        <w:r w:rsidR="00913A64">
          <w:rPr>
            <w:rFonts w:eastAsia="Times New Roman"/>
            <w:bCs/>
            <w:sz w:val="24"/>
            <w:szCs w:val="24"/>
          </w:rPr>
          <w:t>,</w:t>
        </w:r>
      </w:ins>
      <w:r w:rsidRPr="007A397E">
        <w:rPr>
          <w:rFonts w:eastAsia="Times New Roman"/>
          <w:bCs/>
          <w:sz w:val="24"/>
          <w:szCs w:val="24"/>
        </w:rPr>
        <w:t xml:space="preserve"> and local decision-making. </w:t>
      </w:r>
      <w:r w:rsidR="008978C9" w:rsidRPr="007A397E">
        <w:rPr>
          <w:rFonts w:eastAsia="Times New Roman"/>
          <w:bCs/>
          <w:sz w:val="24"/>
          <w:szCs w:val="24"/>
        </w:rPr>
        <w:t xml:space="preserve"> </w:t>
      </w:r>
    </w:p>
    <w:p w14:paraId="40B4CE48" w14:textId="77777777" w:rsidR="007A6121" w:rsidRPr="007A397E" w:rsidRDefault="007A6121" w:rsidP="00F22AF4">
      <w:pPr>
        <w:spacing w:line="276" w:lineRule="auto"/>
        <w:rPr>
          <w:rFonts w:eastAsia="Times New Roman"/>
          <w:b/>
          <w:bCs/>
          <w:sz w:val="24"/>
          <w:szCs w:val="24"/>
          <w:lang w:val="en"/>
        </w:rPr>
      </w:pPr>
    </w:p>
    <w:p w14:paraId="735A7EDD" w14:textId="77777777" w:rsidR="007A6121" w:rsidRPr="007A397E" w:rsidRDefault="007A6121" w:rsidP="007A397E">
      <w:pPr>
        <w:rPr>
          <w:rFonts w:eastAsia="Times New Roman"/>
          <w:b/>
          <w:bCs/>
          <w:sz w:val="24"/>
          <w:szCs w:val="24"/>
          <w:lang w:val="en"/>
        </w:rPr>
      </w:pPr>
      <w:r w:rsidRPr="007A397E">
        <w:rPr>
          <w:rFonts w:eastAsia="Times New Roman"/>
          <w:b/>
          <w:bCs/>
          <w:sz w:val="24"/>
          <w:szCs w:val="24"/>
          <w:lang w:val="en"/>
        </w:rPr>
        <w:t>NWPPA’s Position</w:t>
      </w:r>
    </w:p>
    <w:p w14:paraId="71C1D4E6" w14:textId="77777777" w:rsidR="007A6121" w:rsidRPr="007A397E" w:rsidRDefault="007A6121" w:rsidP="007A397E">
      <w:pPr>
        <w:rPr>
          <w:rFonts w:eastAsia="Times New Roman"/>
          <w:sz w:val="24"/>
          <w:szCs w:val="24"/>
          <w:lang w:val="en"/>
        </w:rPr>
      </w:pPr>
    </w:p>
    <w:p w14:paraId="08A7A756" w14:textId="1B9BE37F" w:rsidR="00340734" w:rsidRPr="007A397E" w:rsidRDefault="00385878" w:rsidP="00F22AF4">
      <w:pPr>
        <w:numPr>
          <w:ilvl w:val="0"/>
          <w:numId w:val="22"/>
        </w:numPr>
        <w:spacing w:line="276" w:lineRule="auto"/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sz w:val="24"/>
          <w:szCs w:val="24"/>
          <w:lang w:val="en"/>
        </w:rPr>
        <w:t xml:space="preserve">NWPPA supports </w:t>
      </w:r>
      <w:r w:rsidR="008C620A" w:rsidRPr="007A397E">
        <w:rPr>
          <w:sz w:val="24"/>
          <w:szCs w:val="24"/>
        </w:rPr>
        <w:t xml:space="preserve">local utility board decisions regarding </w:t>
      </w:r>
      <w:r w:rsidR="00340734" w:rsidRPr="007A397E">
        <w:rPr>
          <w:sz w:val="24"/>
          <w:szCs w:val="24"/>
        </w:rPr>
        <w:t xml:space="preserve">solutions that meet the needs of the local entity. </w:t>
      </w:r>
    </w:p>
    <w:p w14:paraId="34117C0F" w14:textId="051903D6" w:rsidR="00385878" w:rsidRPr="007A397E" w:rsidRDefault="00340734" w:rsidP="00F22AF4">
      <w:pPr>
        <w:numPr>
          <w:ilvl w:val="0"/>
          <w:numId w:val="22"/>
        </w:numPr>
        <w:spacing w:line="276" w:lineRule="auto"/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sz w:val="24"/>
          <w:szCs w:val="24"/>
          <w:lang w:val="en"/>
        </w:rPr>
        <w:t xml:space="preserve">NWPPA also supports </w:t>
      </w:r>
      <w:r w:rsidR="00385878" w:rsidRPr="007A397E">
        <w:rPr>
          <w:rFonts w:eastAsia="Times New Roman"/>
          <w:sz w:val="24"/>
          <w:szCs w:val="24"/>
          <w:lang w:val="en"/>
        </w:rPr>
        <w:t>diversified portfolio</w:t>
      </w:r>
      <w:r w:rsidR="008C620A" w:rsidRPr="007A397E">
        <w:rPr>
          <w:rFonts w:eastAsia="Times New Roman"/>
          <w:sz w:val="24"/>
          <w:szCs w:val="24"/>
          <w:lang w:val="en"/>
        </w:rPr>
        <w:t>s</w:t>
      </w:r>
      <w:r w:rsidR="00385878" w:rsidRPr="007A397E">
        <w:rPr>
          <w:rFonts w:eastAsia="Times New Roman"/>
          <w:sz w:val="24"/>
          <w:szCs w:val="24"/>
          <w:lang w:val="en"/>
        </w:rPr>
        <w:t xml:space="preserve"> of</w:t>
      </w:r>
      <w:r w:rsidR="00A75544" w:rsidRPr="007A397E">
        <w:rPr>
          <w:rFonts w:eastAsia="Times New Roman"/>
          <w:sz w:val="24"/>
          <w:szCs w:val="24"/>
          <w:lang w:val="en"/>
        </w:rPr>
        <w:t xml:space="preserve"> fuel</w:t>
      </w:r>
      <w:r w:rsidR="00AE1182" w:rsidRPr="007A397E">
        <w:rPr>
          <w:rFonts w:eastAsia="Times New Roman"/>
          <w:sz w:val="24"/>
          <w:szCs w:val="24"/>
          <w:lang w:val="en"/>
        </w:rPr>
        <w:t xml:space="preserve"> types</w:t>
      </w:r>
      <w:r w:rsidR="00A75544" w:rsidRPr="007A397E">
        <w:rPr>
          <w:rFonts w:eastAsia="Times New Roman"/>
          <w:sz w:val="24"/>
          <w:szCs w:val="24"/>
          <w:lang w:val="en"/>
        </w:rPr>
        <w:t xml:space="preserve"> for electric generation</w:t>
      </w:r>
      <w:r w:rsidR="007936D0" w:rsidRPr="007A397E">
        <w:rPr>
          <w:rFonts w:eastAsia="Times New Roman"/>
          <w:sz w:val="24"/>
          <w:szCs w:val="24"/>
          <w:lang w:val="en"/>
        </w:rPr>
        <w:t xml:space="preserve">, including </w:t>
      </w:r>
      <w:r w:rsidR="00385878" w:rsidRPr="007A397E">
        <w:rPr>
          <w:rFonts w:eastAsia="Times New Roman"/>
          <w:sz w:val="24"/>
          <w:szCs w:val="24"/>
          <w:lang w:val="en"/>
        </w:rPr>
        <w:t xml:space="preserve">carbon-free, </w:t>
      </w:r>
      <w:r w:rsidR="00FA576D" w:rsidRPr="007A397E">
        <w:rPr>
          <w:rFonts w:eastAsia="Times New Roman"/>
          <w:sz w:val="24"/>
          <w:szCs w:val="24"/>
          <w:lang w:val="en"/>
        </w:rPr>
        <w:t>variable</w:t>
      </w:r>
      <w:ins w:id="3" w:author="Author">
        <w:r w:rsidR="00913A64">
          <w:rPr>
            <w:rFonts w:eastAsia="Times New Roman"/>
            <w:sz w:val="24"/>
            <w:szCs w:val="24"/>
            <w:lang w:val="en"/>
          </w:rPr>
          <w:t>,</w:t>
        </w:r>
      </w:ins>
      <w:r w:rsidR="00AE1182" w:rsidRPr="007A397E">
        <w:rPr>
          <w:rFonts w:eastAsia="Times New Roman"/>
          <w:sz w:val="24"/>
          <w:szCs w:val="24"/>
          <w:lang w:val="en"/>
        </w:rPr>
        <w:t xml:space="preserve"> or distributed</w:t>
      </w:r>
      <w:r w:rsidR="00385878" w:rsidRPr="007A397E">
        <w:rPr>
          <w:rFonts w:eastAsia="Times New Roman"/>
          <w:sz w:val="24"/>
          <w:szCs w:val="24"/>
          <w:lang w:val="en"/>
        </w:rPr>
        <w:t xml:space="preserve"> resources.</w:t>
      </w:r>
    </w:p>
    <w:p w14:paraId="1791E118" w14:textId="1924E281" w:rsidR="007C2523" w:rsidRPr="007A397E" w:rsidRDefault="00385878" w:rsidP="00F22AF4">
      <w:pPr>
        <w:numPr>
          <w:ilvl w:val="0"/>
          <w:numId w:val="22"/>
        </w:numPr>
        <w:spacing w:line="276" w:lineRule="auto"/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sz w:val="24"/>
          <w:szCs w:val="24"/>
          <w:lang w:val="en"/>
        </w:rPr>
        <w:t xml:space="preserve">NWPPA </w:t>
      </w:r>
      <w:r w:rsidR="00981A58">
        <w:rPr>
          <w:rFonts w:eastAsia="Times New Roman"/>
          <w:sz w:val="24"/>
          <w:szCs w:val="24"/>
          <w:lang w:val="en"/>
        </w:rPr>
        <w:t>supports the principles of cost causation and opposes policies that assign costs to broadly defined “beneficiaries” without their consent</w:t>
      </w:r>
      <w:r w:rsidR="0041229E" w:rsidRPr="007A397E">
        <w:rPr>
          <w:rFonts w:eastAsia="Times New Roman"/>
          <w:sz w:val="24"/>
          <w:szCs w:val="24"/>
          <w:lang w:val="en"/>
        </w:rPr>
        <w:t>.</w:t>
      </w:r>
    </w:p>
    <w:p w14:paraId="7086C278" w14:textId="64C14886" w:rsidR="0037281B" w:rsidRPr="007A397E" w:rsidRDefault="0037281B" w:rsidP="00F22AF4">
      <w:pPr>
        <w:numPr>
          <w:ilvl w:val="0"/>
          <w:numId w:val="22"/>
        </w:numPr>
        <w:spacing w:line="276" w:lineRule="auto"/>
        <w:rPr>
          <w:rFonts w:eastAsia="Times New Roman"/>
          <w:bCs/>
          <w:sz w:val="24"/>
          <w:szCs w:val="24"/>
        </w:rPr>
      </w:pPr>
      <w:r w:rsidRPr="007A397E">
        <w:rPr>
          <w:rFonts w:eastAsia="Times New Roman"/>
          <w:bCs/>
          <w:sz w:val="24"/>
          <w:szCs w:val="24"/>
        </w:rPr>
        <w:t>In exploring and evaluating potential market-based options, NWPPA supports the principles of voluntary participation</w:t>
      </w:r>
      <w:del w:id="4" w:author="Author">
        <w:r w:rsidRPr="007A397E" w:rsidDel="00913A64">
          <w:rPr>
            <w:rFonts w:eastAsia="Times New Roman"/>
            <w:bCs/>
            <w:sz w:val="24"/>
            <w:szCs w:val="24"/>
          </w:rPr>
          <w:delText>,</w:delText>
        </w:r>
      </w:del>
      <w:ins w:id="5" w:author="Author">
        <w:r w:rsidR="00913A64">
          <w:rPr>
            <w:rFonts w:eastAsia="Times New Roman"/>
            <w:bCs/>
            <w:sz w:val="24"/>
            <w:szCs w:val="24"/>
          </w:rPr>
          <w:t xml:space="preserve"> and</w:t>
        </w:r>
      </w:ins>
      <w:r w:rsidRPr="007A397E">
        <w:rPr>
          <w:rFonts w:eastAsia="Times New Roman"/>
          <w:bCs/>
          <w:sz w:val="24"/>
          <w:szCs w:val="24"/>
        </w:rPr>
        <w:t xml:space="preserve"> structured designs that support the public power business model</w:t>
      </w:r>
      <w:r w:rsidR="000C61CC">
        <w:rPr>
          <w:rFonts w:eastAsia="Times New Roman"/>
          <w:bCs/>
          <w:sz w:val="24"/>
          <w:szCs w:val="24"/>
        </w:rPr>
        <w:t>,</w:t>
      </w:r>
      <w:r w:rsidR="00AE1182" w:rsidRPr="007A397E">
        <w:rPr>
          <w:rFonts w:eastAsia="Times New Roman"/>
          <w:bCs/>
          <w:sz w:val="24"/>
          <w:szCs w:val="24"/>
        </w:rPr>
        <w:t xml:space="preserve"> </w:t>
      </w:r>
      <w:r w:rsidR="00DF2970" w:rsidRPr="007A397E">
        <w:rPr>
          <w:rFonts w:eastAsia="Times New Roman"/>
          <w:bCs/>
          <w:sz w:val="24"/>
          <w:szCs w:val="24"/>
        </w:rPr>
        <w:t>which</w:t>
      </w:r>
      <w:r w:rsidRPr="007A397E">
        <w:rPr>
          <w:rFonts w:eastAsia="Times New Roman"/>
          <w:bCs/>
          <w:sz w:val="24"/>
          <w:szCs w:val="24"/>
        </w:rPr>
        <w:t xml:space="preserve"> focus</w:t>
      </w:r>
      <w:r w:rsidR="00DF2970" w:rsidRPr="007A397E">
        <w:rPr>
          <w:rFonts w:eastAsia="Times New Roman"/>
          <w:bCs/>
          <w:sz w:val="24"/>
          <w:szCs w:val="24"/>
        </w:rPr>
        <w:t>es</w:t>
      </w:r>
      <w:r w:rsidRPr="007A397E">
        <w:rPr>
          <w:rFonts w:eastAsia="Times New Roman"/>
          <w:bCs/>
          <w:sz w:val="24"/>
          <w:szCs w:val="24"/>
        </w:rPr>
        <w:t xml:space="preserve"> on</w:t>
      </w:r>
      <w:r w:rsidR="00AE1182" w:rsidRPr="007A397E">
        <w:rPr>
          <w:rFonts w:eastAsia="Times New Roman"/>
          <w:bCs/>
          <w:sz w:val="24"/>
          <w:szCs w:val="24"/>
        </w:rPr>
        <w:t xml:space="preserve"> </w:t>
      </w:r>
      <w:r w:rsidR="00495E5D" w:rsidRPr="007A397E">
        <w:rPr>
          <w:rFonts w:eastAsia="Times New Roman"/>
          <w:bCs/>
          <w:sz w:val="24"/>
          <w:szCs w:val="24"/>
        </w:rPr>
        <w:t xml:space="preserve">keeping costs low </w:t>
      </w:r>
      <w:r w:rsidRPr="007A397E">
        <w:rPr>
          <w:rFonts w:eastAsia="Times New Roman"/>
          <w:bCs/>
          <w:sz w:val="24"/>
          <w:szCs w:val="24"/>
        </w:rPr>
        <w:t>to the consumer and preserv</w:t>
      </w:r>
      <w:ins w:id="6" w:author="Author">
        <w:r w:rsidR="00913A64">
          <w:rPr>
            <w:rFonts w:eastAsia="Times New Roman"/>
            <w:bCs/>
            <w:sz w:val="24"/>
            <w:szCs w:val="24"/>
          </w:rPr>
          <w:t>ing</w:t>
        </w:r>
      </w:ins>
      <w:del w:id="7" w:author="Author">
        <w:r w:rsidR="00DF2970" w:rsidRPr="007A397E" w:rsidDel="00913A64">
          <w:rPr>
            <w:rFonts w:eastAsia="Times New Roman"/>
            <w:bCs/>
            <w:sz w:val="24"/>
            <w:szCs w:val="24"/>
          </w:rPr>
          <w:delText>es</w:delText>
        </w:r>
      </w:del>
      <w:r w:rsidR="00DF2970" w:rsidRPr="007A397E">
        <w:rPr>
          <w:rFonts w:eastAsia="Times New Roman"/>
          <w:bCs/>
          <w:sz w:val="24"/>
          <w:szCs w:val="24"/>
        </w:rPr>
        <w:t xml:space="preserve"> </w:t>
      </w:r>
      <w:r w:rsidRPr="007A397E">
        <w:rPr>
          <w:rFonts w:eastAsia="Times New Roman"/>
          <w:bCs/>
          <w:sz w:val="24"/>
          <w:szCs w:val="24"/>
        </w:rPr>
        <w:t xml:space="preserve">local decision-making. </w:t>
      </w:r>
    </w:p>
    <w:p w14:paraId="7CDF6B9A" w14:textId="11842C9F" w:rsidR="0037281B" w:rsidRPr="007A397E" w:rsidRDefault="0037281B" w:rsidP="00F22AF4">
      <w:pPr>
        <w:numPr>
          <w:ilvl w:val="0"/>
          <w:numId w:val="22"/>
        </w:numPr>
        <w:spacing w:line="276" w:lineRule="auto"/>
        <w:rPr>
          <w:rFonts w:eastAsia="Times New Roman"/>
          <w:bCs/>
          <w:sz w:val="24"/>
          <w:szCs w:val="24"/>
        </w:rPr>
      </w:pPr>
      <w:r w:rsidRPr="007A397E">
        <w:rPr>
          <w:rFonts w:eastAsia="Times New Roman"/>
          <w:bCs/>
          <w:sz w:val="24"/>
          <w:szCs w:val="24"/>
        </w:rPr>
        <w:t xml:space="preserve">NWPPA </w:t>
      </w:r>
      <w:r w:rsidR="00FF0F59">
        <w:rPr>
          <w:rFonts w:eastAsia="Times New Roman"/>
          <w:bCs/>
          <w:sz w:val="24"/>
          <w:szCs w:val="24"/>
        </w:rPr>
        <w:t>supports</w:t>
      </w:r>
      <w:r w:rsidR="000C61CC">
        <w:rPr>
          <w:rFonts w:eastAsia="Times New Roman"/>
          <w:bCs/>
          <w:sz w:val="24"/>
          <w:szCs w:val="24"/>
        </w:rPr>
        <w:t>:</w:t>
      </w:r>
      <w:r w:rsidRPr="007A397E">
        <w:rPr>
          <w:rFonts w:eastAsia="Times New Roman"/>
          <w:bCs/>
          <w:sz w:val="24"/>
          <w:szCs w:val="24"/>
        </w:rPr>
        <w:t xml:space="preserve"> </w:t>
      </w:r>
      <w:r w:rsidR="000C61CC">
        <w:rPr>
          <w:rFonts w:eastAsia="Times New Roman"/>
          <w:bCs/>
          <w:sz w:val="24"/>
          <w:szCs w:val="24"/>
        </w:rPr>
        <w:t>1)</w:t>
      </w:r>
      <w:r w:rsidR="00382D4E">
        <w:rPr>
          <w:rFonts w:eastAsia="Times New Roman"/>
          <w:bCs/>
          <w:sz w:val="24"/>
          <w:szCs w:val="24"/>
        </w:rPr>
        <w:t xml:space="preserve"> </w:t>
      </w:r>
      <w:r w:rsidR="00FF0F59">
        <w:rPr>
          <w:rFonts w:eastAsia="Times New Roman"/>
          <w:bCs/>
          <w:sz w:val="24"/>
          <w:szCs w:val="24"/>
        </w:rPr>
        <w:t xml:space="preserve">governance that does not </w:t>
      </w:r>
      <w:r w:rsidRPr="007A397E">
        <w:rPr>
          <w:rFonts w:eastAsia="Times New Roman"/>
          <w:bCs/>
          <w:sz w:val="24"/>
          <w:szCs w:val="24"/>
        </w:rPr>
        <w:t xml:space="preserve">increase </w:t>
      </w:r>
      <w:r w:rsidR="004601B9" w:rsidRPr="007A397E">
        <w:rPr>
          <w:rFonts w:eastAsia="Times New Roman"/>
          <w:bCs/>
          <w:sz w:val="24"/>
          <w:szCs w:val="24"/>
        </w:rPr>
        <w:t>FERC</w:t>
      </w:r>
      <w:r w:rsidRPr="007A397E">
        <w:rPr>
          <w:rFonts w:eastAsia="Times New Roman"/>
          <w:bCs/>
          <w:sz w:val="24"/>
          <w:szCs w:val="24"/>
        </w:rPr>
        <w:t xml:space="preserve"> or other federal jurisdiction over consumer-owned utility operations</w:t>
      </w:r>
      <w:r w:rsidR="000C61CC">
        <w:rPr>
          <w:rFonts w:eastAsia="Times New Roman"/>
          <w:bCs/>
          <w:sz w:val="24"/>
          <w:szCs w:val="24"/>
        </w:rPr>
        <w:t xml:space="preserve">; 2) </w:t>
      </w:r>
      <w:r w:rsidR="00FF0F59">
        <w:rPr>
          <w:rFonts w:eastAsia="Times New Roman"/>
          <w:bCs/>
          <w:sz w:val="24"/>
          <w:szCs w:val="24"/>
        </w:rPr>
        <w:t>voluntary</w:t>
      </w:r>
      <w:r w:rsidR="00FF0F59" w:rsidRPr="007A397E">
        <w:rPr>
          <w:rFonts w:eastAsia="Times New Roman"/>
          <w:bCs/>
          <w:sz w:val="24"/>
          <w:szCs w:val="24"/>
        </w:rPr>
        <w:t xml:space="preserve"> </w:t>
      </w:r>
      <w:r w:rsidRPr="007A397E">
        <w:rPr>
          <w:rFonts w:eastAsia="Times New Roman"/>
          <w:bCs/>
          <w:sz w:val="24"/>
          <w:szCs w:val="24"/>
        </w:rPr>
        <w:t>participation in markets</w:t>
      </w:r>
      <w:r w:rsidR="000C61CC">
        <w:rPr>
          <w:rFonts w:eastAsia="Times New Roman"/>
          <w:bCs/>
          <w:sz w:val="24"/>
          <w:szCs w:val="24"/>
        </w:rPr>
        <w:t>; 3)</w:t>
      </w:r>
      <w:r w:rsidRPr="007A397E">
        <w:rPr>
          <w:rFonts w:eastAsia="Times New Roman"/>
          <w:bCs/>
          <w:sz w:val="24"/>
          <w:szCs w:val="24"/>
        </w:rPr>
        <w:t xml:space="preserve"> </w:t>
      </w:r>
      <w:r w:rsidR="00FF0F59">
        <w:rPr>
          <w:rFonts w:eastAsia="Times New Roman"/>
          <w:bCs/>
          <w:sz w:val="24"/>
          <w:szCs w:val="24"/>
        </w:rPr>
        <w:t>retention of</w:t>
      </w:r>
      <w:r w:rsidRPr="007A397E">
        <w:rPr>
          <w:rFonts w:eastAsia="Times New Roman"/>
          <w:bCs/>
          <w:sz w:val="24"/>
          <w:szCs w:val="24"/>
        </w:rPr>
        <w:t xml:space="preserve"> local decision-making</w:t>
      </w:r>
      <w:r w:rsidR="000C61CC">
        <w:rPr>
          <w:rFonts w:eastAsia="Times New Roman"/>
          <w:bCs/>
          <w:sz w:val="24"/>
          <w:szCs w:val="24"/>
        </w:rPr>
        <w:t>; and 4)</w:t>
      </w:r>
      <w:r w:rsidR="00382D4E">
        <w:rPr>
          <w:rFonts w:eastAsia="Times New Roman"/>
          <w:bCs/>
          <w:sz w:val="24"/>
          <w:szCs w:val="24"/>
        </w:rPr>
        <w:t xml:space="preserve"> </w:t>
      </w:r>
      <w:r w:rsidR="00FF0F59">
        <w:rPr>
          <w:rFonts w:eastAsia="Times New Roman"/>
          <w:bCs/>
          <w:sz w:val="24"/>
          <w:szCs w:val="24"/>
        </w:rPr>
        <w:t xml:space="preserve">protection of the ability to </w:t>
      </w:r>
      <w:r w:rsidRPr="007A397E">
        <w:rPr>
          <w:rFonts w:eastAsia="Times New Roman"/>
          <w:bCs/>
          <w:sz w:val="24"/>
          <w:szCs w:val="24"/>
        </w:rPr>
        <w:t>enter into long-term contracts</w:t>
      </w:r>
      <w:r w:rsidR="00382D4E">
        <w:rPr>
          <w:rFonts w:eastAsia="Times New Roman"/>
          <w:bCs/>
          <w:sz w:val="24"/>
          <w:szCs w:val="24"/>
        </w:rPr>
        <w:t>,</w:t>
      </w:r>
      <w:r w:rsidRPr="007A397E">
        <w:rPr>
          <w:rFonts w:eastAsia="Times New Roman"/>
          <w:bCs/>
          <w:sz w:val="24"/>
          <w:szCs w:val="24"/>
        </w:rPr>
        <w:t xml:space="preserve"> </w:t>
      </w:r>
      <w:r w:rsidR="00FF0F59">
        <w:rPr>
          <w:rFonts w:eastAsia="Times New Roman"/>
          <w:bCs/>
          <w:sz w:val="24"/>
          <w:szCs w:val="24"/>
        </w:rPr>
        <w:t xml:space="preserve">and of </w:t>
      </w:r>
      <w:r w:rsidRPr="007A397E">
        <w:rPr>
          <w:rFonts w:eastAsia="Times New Roman"/>
          <w:bCs/>
          <w:sz w:val="24"/>
          <w:szCs w:val="24"/>
        </w:rPr>
        <w:t xml:space="preserve">public power’s mission </w:t>
      </w:r>
      <w:ins w:id="8" w:author="Author">
        <w:r w:rsidR="00913A64">
          <w:rPr>
            <w:rFonts w:eastAsia="Times New Roman"/>
            <w:bCs/>
            <w:sz w:val="24"/>
            <w:szCs w:val="24"/>
          </w:rPr>
          <w:t>to</w:t>
        </w:r>
      </w:ins>
      <w:del w:id="9" w:author="Author">
        <w:r w:rsidRPr="007A397E" w:rsidDel="00913A64">
          <w:rPr>
            <w:rFonts w:eastAsia="Times New Roman"/>
            <w:bCs/>
            <w:sz w:val="24"/>
            <w:szCs w:val="24"/>
          </w:rPr>
          <w:delText>of</w:delText>
        </w:r>
      </w:del>
      <w:r w:rsidRPr="007A397E">
        <w:rPr>
          <w:rFonts w:eastAsia="Times New Roman"/>
          <w:bCs/>
          <w:sz w:val="24"/>
          <w:szCs w:val="24"/>
        </w:rPr>
        <w:t xml:space="preserve"> deliver</w:t>
      </w:r>
      <w:del w:id="10" w:author="Author">
        <w:r w:rsidRPr="007A397E" w:rsidDel="00913A64">
          <w:rPr>
            <w:rFonts w:eastAsia="Times New Roman"/>
            <w:bCs/>
            <w:sz w:val="24"/>
            <w:szCs w:val="24"/>
          </w:rPr>
          <w:delText>ing</w:delText>
        </w:r>
      </w:del>
      <w:r w:rsidRPr="007A397E">
        <w:rPr>
          <w:rFonts w:eastAsia="Times New Roman"/>
          <w:bCs/>
          <w:sz w:val="24"/>
          <w:szCs w:val="24"/>
        </w:rPr>
        <w:t xml:space="preserve"> reliable electric service </w:t>
      </w:r>
      <w:r w:rsidR="004D2D87">
        <w:rPr>
          <w:rFonts w:eastAsia="Times New Roman"/>
          <w:bCs/>
          <w:sz w:val="24"/>
          <w:szCs w:val="24"/>
        </w:rPr>
        <w:t>that is cost-effective</w:t>
      </w:r>
      <w:r w:rsidRPr="007A397E">
        <w:rPr>
          <w:rFonts w:eastAsia="Times New Roman"/>
          <w:bCs/>
          <w:sz w:val="24"/>
          <w:szCs w:val="24"/>
        </w:rPr>
        <w:t>.</w:t>
      </w:r>
    </w:p>
    <w:p w14:paraId="222FF672" w14:textId="77777777" w:rsidR="00277276" w:rsidRPr="007A397E" w:rsidRDefault="00277276" w:rsidP="007A397E">
      <w:pPr>
        <w:rPr>
          <w:rFonts w:eastAsia="Times New Roman"/>
          <w:sz w:val="24"/>
          <w:szCs w:val="24"/>
          <w:lang w:val="en"/>
        </w:rPr>
      </w:pPr>
    </w:p>
    <w:p w14:paraId="250E44DD" w14:textId="3BE6D211" w:rsidR="00277276" w:rsidRPr="007A397E" w:rsidRDefault="00277276" w:rsidP="007A397E">
      <w:pPr>
        <w:rPr>
          <w:rFonts w:eastAsia="Times New Roman"/>
          <w:sz w:val="24"/>
          <w:szCs w:val="24"/>
          <w:lang w:val="en"/>
        </w:rPr>
      </w:pPr>
      <w:r w:rsidRPr="007A397E">
        <w:rPr>
          <w:rFonts w:eastAsia="Times New Roman"/>
          <w:sz w:val="24"/>
          <w:szCs w:val="24"/>
          <w:lang w:val="en"/>
        </w:rPr>
        <w:t>Origination Date: 2011</w:t>
      </w:r>
      <w:r w:rsidR="00B612B2" w:rsidRPr="007A397E">
        <w:rPr>
          <w:rFonts w:eastAsia="Times New Roman"/>
          <w:sz w:val="24"/>
          <w:szCs w:val="24"/>
        </w:rPr>
        <w:t xml:space="preserve"> </w:t>
      </w:r>
      <w:r w:rsidR="008D0884" w:rsidRPr="007A397E">
        <w:rPr>
          <w:rFonts w:eastAsia="Times New Roman"/>
          <w:sz w:val="24"/>
          <w:szCs w:val="24"/>
        </w:rPr>
        <w:t>and 2012</w:t>
      </w:r>
      <w:r w:rsidR="00112EE5" w:rsidRPr="007A397E">
        <w:rPr>
          <w:rFonts w:eastAsia="Times New Roman"/>
          <w:sz w:val="24"/>
          <w:szCs w:val="24"/>
        </w:rPr>
        <w:t>.</w:t>
      </w:r>
      <w:r w:rsidRPr="007A397E">
        <w:rPr>
          <w:rFonts w:eastAsia="Times New Roman"/>
          <w:sz w:val="24"/>
          <w:szCs w:val="24"/>
          <w:lang w:val="en"/>
        </w:rPr>
        <w:t xml:space="preserve"> </w:t>
      </w:r>
      <w:r w:rsidR="00ED5FA4" w:rsidRPr="007A397E">
        <w:rPr>
          <w:rFonts w:eastAsia="Times New Roman"/>
          <w:sz w:val="24"/>
          <w:szCs w:val="24"/>
          <w:lang w:val="en"/>
        </w:rPr>
        <w:t>Revised 2017</w:t>
      </w:r>
      <w:r w:rsidR="00F430AE">
        <w:rPr>
          <w:rFonts w:eastAsia="Times New Roman"/>
          <w:sz w:val="24"/>
          <w:szCs w:val="24"/>
          <w:lang w:val="en"/>
        </w:rPr>
        <w:t xml:space="preserve">, </w:t>
      </w:r>
      <w:r w:rsidR="00E949EA" w:rsidRPr="007A397E">
        <w:rPr>
          <w:rFonts w:eastAsia="Times New Roman"/>
          <w:sz w:val="24"/>
          <w:szCs w:val="24"/>
          <w:lang w:val="en"/>
        </w:rPr>
        <w:t>2018</w:t>
      </w:r>
      <w:ins w:id="11" w:author="Author">
        <w:r w:rsidR="00913A64">
          <w:rPr>
            <w:rFonts w:eastAsia="Times New Roman"/>
            <w:sz w:val="24"/>
            <w:szCs w:val="24"/>
            <w:lang w:val="en"/>
          </w:rPr>
          <w:t>,</w:t>
        </w:r>
      </w:ins>
      <w:r w:rsidR="00F430AE">
        <w:rPr>
          <w:rFonts w:eastAsia="Times New Roman"/>
          <w:sz w:val="24"/>
          <w:szCs w:val="24"/>
          <w:lang w:val="en"/>
        </w:rPr>
        <w:t xml:space="preserve"> </w:t>
      </w:r>
      <w:del w:id="12" w:author="Author">
        <w:r w:rsidR="00F430AE" w:rsidDel="00913A64">
          <w:rPr>
            <w:rFonts w:eastAsia="Times New Roman"/>
            <w:sz w:val="24"/>
            <w:szCs w:val="24"/>
            <w:lang w:val="en"/>
          </w:rPr>
          <w:delText xml:space="preserve">and </w:delText>
        </w:r>
      </w:del>
      <w:r w:rsidR="00F430AE">
        <w:rPr>
          <w:rFonts w:eastAsia="Times New Roman"/>
          <w:sz w:val="24"/>
          <w:szCs w:val="24"/>
          <w:lang w:val="en"/>
        </w:rPr>
        <w:t>2020</w:t>
      </w:r>
      <w:ins w:id="13" w:author="Author">
        <w:r w:rsidR="00913A64">
          <w:rPr>
            <w:rFonts w:eastAsia="Times New Roman"/>
            <w:sz w:val="24"/>
            <w:szCs w:val="24"/>
            <w:lang w:val="en"/>
          </w:rPr>
          <w:t>, and 2023.</w:t>
        </w:r>
      </w:ins>
      <w:del w:id="14" w:author="Author">
        <w:r w:rsidR="00ED5FA4" w:rsidRPr="007A397E" w:rsidDel="00913A64">
          <w:rPr>
            <w:rFonts w:eastAsia="Times New Roman"/>
            <w:sz w:val="24"/>
            <w:szCs w:val="24"/>
            <w:lang w:val="en"/>
          </w:rPr>
          <w:delText>.</w:delText>
        </w:r>
      </w:del>
    </w:p>
    <w:sectPr w:rsidR="00277276" w:rsidRPr="007A397E" w:rsidSect="007A397E">
      <w:headerReference w:type="even" r:id="rId8"/>
      <w:pgSz w:w="12240" w:h="15840" w:code="1"/>
      <w:pgMar w:top="1440" w:right="1440" w:bottom="446" w:left="1440" w:header="720" w:footer="389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BBF0" w14:textId="77777777" w:rsidR="00EF6123" w:rsidRDefault="00EF6123" w:rsidP="005668B0">
      <w:r>
        <w:separator/>
      </w:r>
    </w:p>
  </w:endnote>
  <w:endnote w:type="continuationSeparator" w:id="0">
    <w:p w14:paraId="6EF6FF86" w14:textId="77777777" w:rsidR="00EF6123" w:rsidRDefault="00EF6123" w:rsidP="0056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F22EE" w14:textId="77777777" w:rsidR="00EF6123" w:rsidRDefault="00EF6123" w:rsidP="005668B0">
      <w:r>
        <w:separator/>
      </w:r>
    </w:p>
  </w:footnote>
  <w:footnote w:type="continuationSeparator" w:id="0">
    <w:p w14:paraId="1E2A96EA" w14:textId="77777777" w:rsidR="00EF6123" w:rsidRDefault="00EF6123" w:rsidP="00566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6B3A" w14:textId="77777777" w:rsidR="008978C9" w:rsidRDefault="008978C9" w:rsidP="005668B0">
    <w:pPr>
      <w:pStyle w:val="Header"/>
      <w:jc w:val="center"/>
    </w:pPr>
    <w:r>
      <w:t>Page 2- Integration of Variable Energy Resources</w:t>
    </w:r>
  </w:p>
  <w:p w14:paraId="55FB7453" w14:textId="77777777" w:rsidR="008978C9" w:rsidRDefault="008978C9" w:rsidP="005668B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A62AE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80DA1"/>
    <w:multiLevelType w:val="multilevel"/>
    <w:tmpl w:val="FB58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8254F"/>
    <w:multiLevelType w:val="hybridMultilevel"/>
    <w:tmpl w:val="E5323EC6"/>
    <w:lvl w:ilvl="0" w:tplc="040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0" w15:restartNumberingAfterBreak="0">
    <w:nsid w:val="3CF4297E"/>
    <w:multiLevelType w:val="multilevel"/>
    <w:tmpl w:val="2338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B7087"/>
    <w:multiLevelType w:val="multilevel"/>
    <w:tmpl w:val="8EAA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93700"/>
    <w:multiLevelType w:val="multilevel"/>
    <w:tmpl w:val="844E2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C5C71"/>
    <w:multiLevelType w:val="hybridMultilevel"/>
    <w:tmpl w:val="030AE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12569"/>
    <w:multiLevelType w:val="multilevel"/>
    <w:tmpl w:val="CDD6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355040"/>
    <w:multiLevelType w:val="hybridMultilevel"/>
    <w:tmpl w:val="B76C35D6"/>
    <w:lvl w:ilvl="0" w:tplc="040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9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453543"/>
    <w:multiLevelType w:val="multilevel"/>
    <w:tmpl w:val="28F46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F63329"/>
    <w:multiLevelType w:val="multilevel"/>
    <w:tmpl w:val="B82C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4258959">
    <w:abstractNumId w:val="13"/>
  </w:num>
  <w:num w:numId="2" w16cid:durableId="143008825">
    <w:abstractNumId w:val="1"/>
  </w:num>
  <w:num w:numId="3" w16cid:durableId="639768535">
    <w:abstractNumId w:val="11"/>
  </w:num>
  <w:num w:numId="4" w16cid:durableId="2041780241">
    <w:abstractNumId w:val="14"/>
  </w:num>
  <w:num w:numId="5" w16cid:durableId="472676260">
    <w:abstractNumId w:val="4"/>
  </w:num>
  <w:num w:numId="6" w16cid:durableId="490602502">
    <w:abstractNumId w:val="8"/>
  </w:num>
  <w:num w:numId="7" w16cid:durableId="310643376">
    <w:abstractNumId w:val="2"/>
  </w:num>
  <w:num w:numId="8" w16cid:durableId="728185977">
    <w:abstractNumId w:val="21"/>
  </w:num>
  <w:num w:numId="9" w16cid:durableId="2127262746">
    <w:abstractNumId w:val="6"/>
  </w:num>
  <w:num w:numId="10" w16cid:durableId="204867892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580693">
    <w:abstractNumId w:val="7"/>
  </w:num>
  <w:num w:numId="12" w16cid:durableId="62877369">
    <w:abstractNumId w:val="19"/>
  </w:num>
  <w:num w:numId="13" w16cid:durableId="1121846659">
    <w:abstractNumId w:val="5"/>
  </w:num>
  <w:num w:numId="14" w16cid:durableId="1679699938">
    <w:abstractNumId w:val="12"/>
  </w:num>
  <w:num w:numId="15" w16cid:durableId="1431858034">
    <w:abstractNumId w:val="18"/>
  </w:num>
  <w:num w:numId="16" w16cid:durableId="1505631368">
    <w:abstractNumId w:val="23"/>
  </w:num>
  <w:num w:numId="17" w16cid:durableId="1884974735">
    <w:abstractNumId w:val="17"/>
  </w:num>
  <w:num w:numId="18" w16cid:durableId="2017002730">
    <w:abstractNumId w:val="9"/>
  </w:num>
  <w:num w:numId="19" w16cid:durableId="1217621726">
    <w:abstractNumId w:val="22"/>
  </w:num>
  <w:num w:numId="20" w16cid:durableId="2127310648">
    <w:abstractNumId w:val="15"/>
  </w:num>
  <w:num w:numId="21" w16cid:durableId="1276062057">
    <w:abstractNumId w:val="3"/>
  </w:num>
  <w:num w:numId="22" w16cid:durableId="387147966">
    <w:abstractNumId w:val="10"/>
  </w:num>
  <w:num w:numId="23" w16cid:durableId="1593975991">
    <w:abstractNumId w:val="0"/>
  </w:num>
  <w:num w:numId="24" w16cid:durableId="940606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evenAndOddHeaders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13E9"/>
    <w:rsid w:val="00002AA3"/>
    <w:rsid w:val="00010E6A"/>
    <w:rsid w:val="000142E3"/>
    <w:rsid w:val="00015ED6"/>
    <w:rsid w:val="00026119"/>
    <w:rsid w:val="000344D4"/>
    <w:rsid w:val="00046DEA"/>
    <w:rsid w:val="000522DD"/>
    <w:rsid w:val="00054011"/>
    <w:rsid w:val="00062463"/>
    <w:rsid w:val="0006317F"/>
    <w:rsid w:val="000747B3"/>
    <w:rsid w:val="00075E86"/>
    <w:rsid w:val="00076CCE"/>
    <w:rsid w:val="00080092"/>
    <w:rsid w:val="00081A44"/>
    <w:rsid w:val="00083531"/>
    <w:rsid w:val="00086AAD"/>
    <w:rsid w:val="00095872"/>
    <w:rsid w:val="000A0F47"/>
    <w:rsid w:val="000A2DFE"/>
    <w:rsid w:val="000B0316"/>
    <w:rsid w:val="000C4DE8"/>
    <w:rsid w:val="000C61CC"/>
    <w:rsid w:val="000D0393"/>
    <w:rsid w:val="000D08B4"/>
    <w:rsid w:val="000D5359"/>
    <w:rsid w:val="000D570B"/>
    <w:rsid w:val="000D5A60"/>
    <w:rsid w:val="000D5E51"/>
    <w:rsid w:val="000E0CA6"/>
    <w:rsid w:val="000E303F"/>
    <w:rsid w:val="000E6E87"/>
    <w:rsid w:val="000F1648"/>
    <w:rsid w:val="000F4800"/>
    <w:rsid w:val="000F62B4"/>
    <w:rsid w:val="001035DD"/>
    <w:rsid w:val="00104A3A"/>
    <w:rsid w:val="00112EE5"/>
    <w:rsid w:val="00113C37"/>
    <w:rsid w:val="0012074F"/>
    <w:rsid w:val="00120ED9"/>
    <w:rsid w:val="00127708"/>
    <w:rsid w:val="00127E62"/>
    <w:rsid w:val="00155C05"/>
    <w:rsid w:val="00165062"/>
    <w:rsid w:val="00167572"/>
    <w:rsid w:val="001A1044"/>
    <w:rsid w:val="001A23E0"/>
    <w:rsid w:val="001B2F40"/>
    <w:rsid w:val="001C0AC7"/>
    <w:rsid w:val="001C3D67"/>
    <w:rsid w:val="001D5C8F"/>
    <w:rsid w:val="001D7350"/>
    <w:rsid w:val="001E13C0"/>
    <w:rsid w:val="001E4BD4"/>
    <w:rsid w:val="001F114F"/>
    <w:rsid w:val="001F5079"/>
    <w:rsid w:val="001F71A7"/>
    <w:rsid w:val="001F7E47"/>
    <w:rsid w:val="0020448B"/>
    <w:rsid w:val="00206AA3"/>
    <w:rsid w:val="00206D57"/>
    <w:rsid w:val="002078FA"/>
    <w:rsid w:val="002216D7"/>
    <w:rsid w:val="00222CB9"/>
    <w:rsid w:val="00224245"/>
    <w:rsid w:val="002243C8"/>
    <w:rsid w:val="00224F4B"/>
    <w:rsid w:val="002301D3"/>
    <w:rsid w:val="00233BA8"/>
    <w:rsid w:val="00235691"/>
    <w:rsid w:val="00237A22"/>
    <w:rsid w:val="0024283C"/>
    <w:rsid w:val="00243B35"/>
    <w:rsid w:val="00245533"/>
    <w:rsid w:val="0026105F"/>
    <w:rsid w:val="002627B4"/>
    <w:rsid w:val="00265AB4"/>
    <w:rsid w:val="00265BDD"/>
    <w:rsid w:val="00267884"/>
    <w:rsid w:val="00274419"/>
    <w:rsid w:val="00277276"/>
    <w:rsid w:val="0028732D"/>
    <w:rsid w:val="002875AE"/>
    <w:rsid w:val="00292925"/>
    <w:rsid w:val="0029350A"/>
    <w:rsid w:val="0029621C"/>
    <w:rsid w:val="002A0DF3"/>
    <w:rsid w:val="002A232D"/>
    <w:rsid w:val="002A75BF"/>
    <w:rsid w:val="002B56D5"/>
    <w:rsid w:val="002C0293"/>
    <w:rsid w:val="002C4015"/>
    <w:rsid w:val="002C648A"/>
    <w:rsid w:val="002C68E4"/>
    <w:rsid w:val="002C7BFC"/>
    <w:rsid w:val="002D4E83"/>
    <w:rsid w:val="002D6AA4"/>
    <w:rsid w:val="002F0818"/>
    <w:rsid w:val="002F11D9"/>
    <w:rsid w:val="00317B23"/>
    <w:rsid w:val="00324E76"/>
    <w:rsid w:val="00331391"/>
    <w:rsid w:val="0033294C"/>
    <w:rsid w:val="00340734"/>
    <w:rsid w:val="003421C4"/>
    <w:rsid w:val="0034401C"/>
    <w:rsid w:val="003457B2"/>
    <w:rsid w:val="00353533"/>
    <w:rsid w:val="00356217"/>
    <w:rsid w:val="00357131"/>
    <w:rsid w:val="003624ED"/>
    <w:rsid w:val="00363128"/>
    <w:rsid w:val="00363966"/>
    <w:rsid w:val="003662A3"/>
    <w:rsid w:val="0037281B"/>
    <w:rsid w:val="00382D4E"/>
    <w:rsid w:val="00385878"/>
    <w:rsid w:val="00393B67"/>
    <w:rsid w:val="00395BF1"/>
    <w:rsid w:val="00396888"/>
    <w:rsid w:val="003A12D1"/>
    <w:rsid w:val="003A42F0"/>
    <w:rsid w:val="003A5597"/>
    <w:rsid w:val="003A7A6F"/>
    <w:rsid w:val="003B6722"/>
    <w:rsid w:val="003C2A88"/>
    <w:rsid w:val="003E2DE0"/>
    <w:rsid w:val="003E3DDF"/>
    <w:rsid w:val="003E5154"/>
    <w:rsid w:val="003E6758"/>
    <w:rsid w:val="003F2E82"/>
    <w:rsid w:val="00406E65"/>
    <w:rsid w:val="004117AA"/>
    <w:rsid w:val="0041229E"/>
    <w:rsid w:val="00422046"/>
    <w:rsid w:val="004341F6"/>
    <w:rsid w:val="00442734"/>
    <w:rsid w:val="0045502C"/>
    <w:rsid w:val="00460190"/>
    <w:rsid w:val="004601B9"/>
    <w:rsid w:val="00474011"/>
    <w:rsid w:val="00475FDF"/>
    <w:rsid w:val="00482B3E"/>
    <w:rsid w:val="00494194"/>
    <w:rsid w:val="00495E5D"/>
    <w:rsid w:val="004975C8"/>
    <w:rsid w:val="004A286F"/>
    <w:rsid w:val="004A4199"/>
    <w:rsid w:val="004A6597"/>
    <w:rsid w:val="004B3A67"/>
    <w:rsid w:val="004B68AA"/>
    <w:rsid w:val="004C24AA"/>
    <w:rsid w:val="004C7F58"/>
    <w:rsid w:val="004D1278"/>
    <w:rsid w:val="004D1B51"/>
    <w:rsid w:val="004D2D87"/>
    <w:rsid w:val="004D33B2"/>
    <w:rsid w:val="004D734E"/>
    <w:rsid w:val="004E2266"/>
    <w:rsid w:val="004F0373"/>
    <w:rsid w:val="004F0ADD"/>
    <w:rsid w:val="004F343D"/>
    <w:rsid w:val="004F5761"/>
    <w:rsid w:val="00503389"/>
    <w:rsid w:val="00503AB2"/>
    <w:rsid w:val="0052518F"/>
    <w:rsid w:val="0052629D"/>
    <w:rsid w:val="00544746"/>
    <w:rsid w:val="005454F8"/>
    <w:rsid w:val="00550DD9"/>
    <w:rsid w:val="00552472"/>
    <w:rsid w:val="00553422"/>
    <w:rsid w:val="00562B02"/>
    <w:rsid w:val="0056346C"/>
    <w:rsid w:val="00565684"/>
    <w:rsid w:val="005668B0"/>
    <w:rsid w:val="00575081"/>
    <w:rsid w:val="005758E9"/>
    <w:rsid w:val="00575C7D"/>
    <w:rsid w:val="0057701D"/>
    <w:rsid w:val="00584E37"/>
    <w:rsid w:val="00585C5A"/>
    <w:rsid w:val="00587333"/>
    <w:rsid w:val="00593271"/>
    <w:rsid w:val="00595925"/>
    <w:rsid w:val="0059700C"/>
    <w:rsid w:val="005A5D78"/>
    <w:rsid w:val="005B18C0"/>
    <w:rsid w:val="005B1DB4"/>
    <w:rsid w:val="005C2DC0"/>
    <w:rsid w:val="005C4FA5"/>
    <w:rsid w:val="005E4F9F"/>
    <w:rsid w:val="005F2B19"/>
    <w:rsid w:val="005F7AE0"/>
    <w:rsid w:val="005F7CF7"/>
    <w:rsid w:val="00600601"/>
    <w:rsid w:val="0061437E"/>
    <w:rsid w:val="0062418D"/>
    <w:rsid w:val="00626E3B"/>
    <w:rsid w:val="00631202"/>
    <w:rsid w:val="00642225"/>
    <w:rsid w:val="006446AE"/>
    <w:rsid w:val="00657158"/>
    <w:rsid w:val="00660857"/>
    <w:rsid w:val="00661E44"/>
    <w:rsid w:val="00664B62"/>
    <w:rsid w:val="00671057"/>
    <w:rsid w:val="00671624"/>
    <w:rsid w:val="006866A5"/>
    <w:rsid w:val="00686859"/>
    <w:rsid w:val="006918B9"/>
    <w:rsid w:val="00691B86"/>
    <w:rsid w:val="00694156"/>
    <w:rsid w:val="006950C8"/>
    <w:rsid w:val="006A2CE1"/>
    <w:rsid w:val="006A36E5"/>
    <w:rsid w:val="006A41BB"/>
    <w:rsid w:val="006B57B7"/>
    <w:rsid w:val="006C4B66"/>
    <w:rsid w:val="006C5E89"/>
    <w:rsid w:val="006F2A51"/>
    <w:rsid w:val="006F42A7"/>
    <w:rsid w:val="007012A2"/>
    <w:rsid w:val="00702192"/>
    <w:rsid w:val="00711AB9"/>
    <w:rsid w:val="00716D02"/>
    <w:rsid w:val="007218A3"/>
    <w:rsid w:val="00726BDA"/>
    <w:rsid w:val="007400F8"/>
    <w:rsid w:val="00741C6D"/>
    <w:rsid w:val="00743647"/>
    <w:rsid w:val="0074565E"/>
    <w:rsid w:val="007468E1"/>
    <w:rsid w:val="00750978"/>
    <w:rsid w:val="00752188"/>
    <w:rsid w:val="007564E1"/>
    <w:rsid w:val="0075690C"/>
    <w:rsid w:val="00756A4E"/>
    <w:rsid w:val="00761349"/>
    <w:rsid w:val="0076134E"/>
    <w:rsid w:val="00762DFF"/>
    <w:rsid w:val="00763B4A"/>
    <w:rsid w:val="007651A0"/>
    <w:rsid w:val="00770F4F"/>
    <w:rsid w:val="00782AD0"/>
    <w:rsid w:val="00782E5F"/>
    <w:rsid w:val="007936D0"/>
    <w:rsid w:val="0079405D"/>
    <w:rsid w:val="0079460F"/>
    <w:rsid w:val="007961B0"/>
    <w:rsid w:val="007A2A60"/>
    <w:rsid w:val="007A397E"/>
    <w:rsid w:val="007A5813"/>
    <w:rsid w:val="007A5F43"/>
    <w:rsid w:val="007A6121"/>
    <w:rsid w:val="007A7676"/>
    <w:rsid w:val="007B1E0A"/>
    <w:rsid w:val="007B579C"/>
    <w:rsid w:val="007C107C"/>
    <w:rsid w:val="007C2523"/>
    <w:rsid w:val="007D0550"/>
    <w:rsid w:val="007D2290"/>
    <w:rsid w:val="007D4B40"/>
    <w:rsid w:val="007D5C79"/>
    <w:rsid w:val="007E6677"/>
    <w:rsid w:val="007E686A"/>
    <w:rsid w:val="007E79F7"/>
    <w:rsid w:val="008246CA"/>
    <w:rsid w:val="0082521A"/>
    <w:rsid w:val="00826FC6"/>
    <w:rsid w:val="00827F4E"/>
    <w:rsid w:val="00833655"/>
    <w:rsid w:val="00844D87"/>
    <w:rsid w:val="008500B4"/>
    <w:rsid w:val="0085074F"/>
    <w:rsid w:val="00852354"/>
    <w:rsid w:val="00860AFE"/>
    <w:rsid w:val="00861D19"/>
    <w:rsid w:val="00866165"/>
    <w:rsid w:val="0086693A"/>
    <w:rsid w:val="008678DE"/>
    <w:rsid w:val="00872E5D"/>
    <w:rsid w:val="00882CB0"/>
    <w:rsid w:val="00886329"/>
    <w:rsid w:val="008878DA"/>
    <w:rsid w:val="00896669"/>
    <w:rsid w:val="008978C9"/>
    <w:rsid w:val="008A6121"/>
    <w:rsid w:val="008B1459"/>
    <w:rsid w:val="008C0C5F"/>
    <w:rsid w:val="008C3697"/>
    <w:rsid w:val="008C620A"/>
    <w:rsid w:val="008D01DC"/>
    <w:rsid w:val="008D0884"/>
    <w:rsid w:val="008D2623"/>
    <w:rsid w:val="008D6972"/>
    <w:rsid w:val="008D7953"/>
    <w:rsid w:val="008E0726"/>
    <w:rsid w:val="008E46E6"/>
    <w:rsid w:val="008E483C"/>
    <w:rsid w:val="008F17F6"/>
    <w:rsid w:val="008F550C"/>
    <w:rsid w:val="008F55F0"/>
    <w:rsid w:val="009051D3"/>
    <w:rsid w:val="00913A64"/>
    <w:rsid w:val="009152A5"/>
    <w:rsid w:val="00921F6A"/>
    <w:rsid w:val="0092224C"/>
    <w:rsid w:val="00922C5C"/>
    <w:rsid w:val="00922EEC"/>
    <w:rsid w:val="009276EC"/>
    <w:rsid w:val="009466D3"/>
    <w:rsid w:val="0095224A"/>
    <w:rsid w:val="0095489C"/>
    <w:rsid w:val="009552D4"/>
    <w:rsid w:val="00955300"/>
    <w:rsid w:val="009636D2"/>
    <w:rsid w:val="00963F46"/>
    <w:rsid w:val="00970655"/>
    <w:rsid w:val="00974F8B"/>
    <w:rsid w:val="00975D62"/>
    <w:rsid w:val="00981A58"/>
    <w:rsid w:val="00990861"/>
    <w:rsid w:val="00990DCF"/>
    <w:rsid w:val="0099564D"/>
    <w:rsid w:val="009970AD"/>
    <w:rsid w:val="009A0541"/>
    <w:rsid w:val="009A2665"/>
    <w:rsid w:val="009A44EC"/>
    <w:rsid w:val="009B1E0C"/>
    <w:rsid w:val="009B2BDF"/>
    <w:rsid w:val="009B518A"/>
    <w:rsid w:val="009E0384"/>
    <w:rsid w:val="009E0C9A"/>
    <w:rsid w:val="009E1284"/>
    <w:rsid w:val="009E16A1"/>
    <w:rsid w:val="00A06000"/>
    <w:rsid w:val="00A077F7"/>
    <w:rsid w:val="00A16112"/>
    <w:rsid w:val="00A24BA2"/>
    <w:rsid w:val="00A24CF9"/>
    <w:rsid w:val="00A36C60"/>
    <w:rsid w:val="00A47001"/>
    <w:rsid w:val="00A53787"/>
    <w:rsid w:val="00A56C3B"/>
    <w:rsid w:val="00A639F1"/>
    <w:rsid w:val="00A71D18"/>
    <w:rsid w:val="00A73029"/>
    <w:rsid w:val="00A7522B"/>
    <w:rsid w:val="00A75544"/>
    <w:rsid w:val="00A75D70"/>
    <w:rsid w:val="00A7634E"/>
    <w:rsid w:val="00A774F0"/>
    <w:rsid w:val="00A8119E"/>
    <w:rsid w:val="00A81816"/>
    <w:rsid w:val="00A8586E"/>
    <w:rsid w:val="00A860D9"/>
    <w:rsid w:val="00A94EA2"/>
    <w:rsid w:val="00A95954"/>
    <w:rsid w:val="00A9600B"/>
    <w:rsid w:val="00AA1F28"/>
    <w:rsid w:val="00AA2350"/>
    <w:rsid w:val="00AA4EE1"/>
    <w:rsid w:val="00AB0953"/>
    <w:rsid w:val="00AB3608"/>
    <w:rsid w:val="00AB3D55"/>
    <w:rsid w:val="00AB4460"/>
    <w:rsid w:val="00AB5265"/>
    <w:rsid w:val="00AC4BEF"/>
    <w:rsid w:val="00AC5FF3"/>
    <w:rsid w:val="00AD02EF"/>
    <w:rsid w:val="00AD061B"/>
    <w:rsid w:val="00AE1182"/>
    <w:rsid w:val="00AE1E69"/>
    <w:rsid w:val="00AE3FE1"/>
    <w:rsid w:val="00AE4DC6"/>
    <w:rsid w:val="00AE6B1D"/>
    <w:rsid w:val="00AF2B81"/>
    <w:rsid w:val="00AF640A"/>
    <w:rsid w:val="00AF641C"/>
    <w:rsid w:val="00AF79C6"/>
    <w:rsid w:val="00B07A96"/>
    <w:rsid w:val="00B1065C"/>
    <w:rsid w:val="00B142BE"/>
    <w:rsid w:val="00B143C0"/>
    <w:rsid w:val="00B33064"/>
    <w:rsid w:val="00B44BFB"/>
    <w:rsid w:val="00B60E7D"/>
    <w:rsid w:val="00B612B2"/>
    <w:rsid w:val="00B6327B"/>
    <w:rsid w:val="00B65762"/>
    <w:rsid w:val="00B67DB8"/>
    <w:rsid w:val="00B71954"/>
    <w:rsid w:val="00B72CCF"/>
    <w:rsid w:val="00B77066"/>
    <w:rsid w:val="00B831F5"/>
    <w:rsid w:val="00B93138"/>
    <w:rsid w:val="00B93438"/>
    <w:rsid w:val="00B964BD"/>
    <w:rsid w:val="00BA2EE1"/>
    <w:rsid w:val="00BB3B1E"/>
    <w:rsid w:val="00BC6E71"/>
    <w:rsid w:val="00BE5D0B"/>
    <w:rsid w:val="00BF66C8"/>
    <w:rsid w:val="00C0056E"/>
    <w:rsid w:val="00C0325B"/>
    <w:rsid w:val="00C14342"/>
    <w:rsid w:val="00C21E02"/>
    <w:rsid w:val="00C24BFC"/>
    <w:rsid w:val="00C26343"/>
    <w:rsid w:val="00C267EC"/>
    <w:rsid w:val="00C438C9"/>
    <w:rsid w:val="00C46F62"/>
    <w:rsid w:val="00C60608"/>
    <w:rsid w:val="00C861EF"/>
    <w:rsid w:val="00CA103E"/>
    <w:rsid w:val="00CB384F"/>
    <w:rsid w:val="00CC0169"/>
    <w:rsid w:val="00CC1EA4"/>
    <w:rsid w:val="00CC49C0"/>
    <w:rsid w:val="00CD310B"/>
    <w:rsid w:val="00CF43AA"/>
    <w:rsid w:val="00CF7ED3"/>
    <w:rsid w:val="00D0186A"/>
    <w:rsid w:val="00D06464"/>
    <w:rsid w:val="00D10B29"/>
    <w:rsid w:val="00D1601A"/>
    <w:rsid w:val="00D21FF6"/>
    <w:rsid w:val="00D2442B"/>
    <w:rsid w:val="00D24CA0"/>
    <w:rsid w:val="00D35756"/>
    <w:rsid w:val="00D45C59"/>
    <w:rsid w:val="00D45C74"/>
    <w:rsid w:val="00D51D1E"/>
    <w:rsid w:val="00D53890"/>
    <w:rsid w:val="00D611B1"/>
    <w:rsid w:val="00D6210E"/>
    <w:rsid w:val="00D63C6E"/>
    <w:rsid w:val="00D6717F"/>
    <w:rsid w:val="00D867C6"/>
    <w:rsid w:val="00D87A47"/>
    <w:rsid w:val="00D92A4D"/>
    <w:rsid w:val="00DA52A2"/>
    <w:rsid w:val="00DB4DC0"/>
    <w:rsid w:val="00DC4F6B"/>
    <w:rsid w:val="00DE2DE9"/>
    <w:rsid w:val="00DF2970"/>
    <w:rsid w:val="00DF4981"/>
    <w:rsid w:val="00DF656F"/>
    <w:rsid w:val="00E1477E"/>
    <w:rsid w:val="00E2456C"/>
    <w:rsid w:val="00E26A43"/>
    <w:rsid w:val="00E276EA"/>
    <w:rsid w:val="00E300AA"/>
    <w:rsid w:val="00E370DF"/>
    <w:rsid w:val="00E41695"/>
    <w:rsid w:val="00E5181A"/>
    <w:rsid w:val="00E56B6F"/>
    <w:rsid w:val="00E71EED"/>
    <w:rsid w:val="00E737A2"/>
    <w:rsid w:val="00E83231"/>
    <w:rsid w:val="00E869B6"/>
    <w:rsid w:val="00E872B4"/>
    <w:rsid w:val="00E949EA"/>
    <w:rsid w:val="00E961EF"/>
    <w:rsid w:val="00EA18F4"/>
    <w:rsid w:val="00EA3CEE"/>
    <w:rsid w:val="00EA6747"/>
    <w:rsid w:val="00EB20E7"/>
    <w:rsid w:val="00EB38F0"/>
    <w:rsid w:val="00EB4B18"/>
    <w:rsid w:val="00ED5FA4"/>
    <w:rsid w:val="00ED6160"/>
    <w:rsid w:val="00ED62DE"/>
    <w:rsid w:val="00EE61C2"/>
    <w:rsid w:val="00EF4FB8"/>
    <w:rsid w:val="00EF6123"/>
    <w:rsid w:val="00EF63EB"/>
    <w:rsid w:val="00EF7D59"/>
    <w:rsid w:val="00F013FB"/>
    <w:rsid w:val="00F102B1"/>
    <w:rsid w:val="00F16415"/>
    <w:rsid w:val="00F22AF4"/>
    <w:rsid w:val="00F24DC8"/>
    <w:rsid w:val="00F27D8E"/>
    <w:rsid w:val="00F31350"/>
    <w:rsid w:val="00F341A2"/>
    <w:rsid w:val="00F37E63"/>
    <w:rsid w:val="00F430AE"/>
    <w:rsid w:val="00F466A7"/>
    <w:rsid w:val="00F579BC"/>
    <w:rsid w:val="00F63D16"/>
    <w:rsid w:val="00F67EE4"/>
    <w:rsid w:val="00F7168E"/>
    <w:rsid w:val="00F71AFC"/>
    <w:rsid w:val="00F72AD4"/>
    <w:rsid w:val="00F736E9"/>
    <w:rsid w:val="00F73B05"/>
    <w:rsid w:val="00F75C32"/>
    <w:rsid w:val="00F76087"/>
    <w:rsid w:val="00F76486"/>
    <w:rsid w:val="00F808D0"/>
    <w:rsid w:val="00F8178E"/>
    <w:rsid w:val="00F818AD"/>
    <w:rsid w:val="00F81963"/>
    <w:rsid w:val="00F86065"/>
    <w:rsid w:val="00F90B22"/>
    <w:rsid w:val="00F93015"/>
    <w:rsid w:val="00F953C0"/>
    <w:rsid w:val="00F962BD"/>
    <w:rsid w:val="00FA4EE7"/>
    <w:rsid w:val="00FA576D"/>
    <w:rsid w:val="00FB0DEC"/>
    <w:rsid w:val="00FB2FF7"/>
    <w:rsid w:val="00FC4563"/>
    <w:rsid w:val="00FD1EBA"/>
    <w:rsid w:val="00FD3772"/>
    <w:rsid w:val="00FE180F"/>
    <w:rsid w:val="00FE7183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277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MediumGrid1-Accent21">
    <w:name w:val="Medium Grid 1 - Accent 21"/>
    <w:basedOn w:val="Normal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mmentReference">
    <w:name w:val="annotation reference"/>
    <w:uiPriority w:val="99"/>
    <w:semiHidden/>
    <w:unhideWhenUsed/>
    <w:rsid w:val="002C7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B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BF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BF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2C7BFC"/>
    <w:rPr>
      <w:b/>
      <w:bCs/>
    </w:rPr>
  </w:style>
  <w:style w:type="paragraph" w:styleId="Revision">
    <w:name w:val="Revision"/>
    <w:hidden/>
    <w:uiPriority w:val="99"/>
    <w:semiHidden/>
    <w:rsid w:val="0037281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97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0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8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6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062808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6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0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251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597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7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8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5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2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3BFD3-FA6F-4115-8AB0-75483EC3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2023-01-18T21:21:00Z</dcterms:created>
  <dcterms:modified xsi:type="dcterms:W3CDTF">2023-01-18T21:21:00Z</dcterms:modified>
</cp:coreProperties>
</file>